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ins w:id="0" w:author="Křehlíková Lucie, Bc." w:date="2021-01-12T13:42:00Z">
        <w:r w:rsidR="00A543EE" w:rsidRPr="00A543EE">
          <w:rPr>
            <w:rFonts w:ascii="Verdana" w:hAnsi="Verdana"/>
            <w:b/>
            <w:sz w:val="18"/>
            <w:szCs w:val="18"/>
            <w:rPrChange w:id="1" w:author="Křehlíková Lucie, Bc." w:date="2021-01-12T13:42:00Z">
              <w:rPr>
                <w:rFonts w:ascii="Verdana" w:hAnsi="Verdana"/>
                <w:sz w:val="18"/>
                <w:szCs w:val="18"/>
              </w:rPr>
            </w:rPrChange>
          </w:rPr>
          <w:t>Oprava a revize klimatizací v obvodu Oblastního ředitelství Ústí nad Labem</w:t>
        </w:r>
      </w:ins>
      <w:del w:id="2" w:author="Křehlíková Lucie, Bc." w:date="2021-01-12T13:42:00Z">
        <w:r w:rsidR="00BB5F55" w:rsidRPr="00EF2B56" w:rsidDel="00A543EE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</w:del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bookmarkStart w:id="3" w:name="_GoBack"/>
      <w:bookmarkEnd w:id="3"/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43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43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ehlíková Lucie, Bc.">
    <w15:presenceInfo w15:providerId="None" w15:userId="Křehlíková Lucie, Bc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43EE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A35363"/>
  <w15:docId w15:val="{B7BE01EC-DFF3-4129-943E-8D59F94A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158B25-5637-4CDA-B0A5-BDC66367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2021-01-12T12:43:00Z</dcterms:modified>
</cp:coreProperties>
</file>